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6707EB57"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Start w:id="4" w:name="Number"/>
      <w:r w:rsidR="005F009C" w:rsidRPr="00DF2302">
        <w:rPr>
          <w:rStyle w:val="Strong"/>
          <w:b/>
          <w:bCs w:val="0"/>
          <w:sz w:val="24"/>
          <w:szCs w:val="24"/>
        </w:rPr>
        <w:t>RF</w:t>
      </w:r>
      <w:r w:rsidR="00B00778" w:rsidRPr="00DF2302">
        <w:rPr>
          <w:rStyle w:val="Strong"/>
          <w:b/>
          <w:bCs w:val="0"/>
          <w:sz w:val="24"/>
          <w:szCs w:val="24"/>
        </w:rPr>
        <w:t>Q</w:t>
      </w:r>
      <w:r w:rsidR="00A02237" w:rsidRPr="00DF2302">
        <w:rPr>
          <w:rStyle w:val="Strong"/>
          <w:b/>
          <w:bCs w:val="0"/>
          <w:sz w:val="24"/>
          <w:szCs w:val="24"/>
        </w:rPr>
        <w:t>-</w:t>
      </w:r>
      <w:bookmarkEnd w:id="1"/>
      <w:bookmarkEnd w:id="2"/>
      <w:bookmarkEnd w:id="3"/>
      <w:bookmarkEnd w:id="4"/>
      <w:r w:rsidR="0098535C">
        <w:rPr>
          <w:rStyle w:val="Strong"/>
          <w:b/>
          <w:bCs w:val="0"/>
          <w:sz w:val="24"/>
          <w:szCs w:val="24"/>
        </w:rPr>
        <w:t>21-G001-23</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5"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5"/>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6"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DF2302">
        <w:rPr>
          <w:rFonts w:ascii="Calibri" w:hAnsi="Calibri" w:cs="Calibri"/>
          <w:lang w:val="en-GB"/>
        </w:rPr>
        <w:t>Evaluation</w:t>
      </w:r>
      <w:bookmarkEnd w:id="7"/>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8" w:name="Technical"/>
      <w:r w:rsidR="001C491C" w:rsidRPr="00DF2302">
        <w:rPr>
          <w:rFonts w:ascii="Calibri" w:hAnsi="Calibri" w:cs="Calibri"/>
          <w:lang w:val="en-GB"/>
        </w:rPr>
        <w:t>70</w:t>
      </w:r>
      <w:r w:rsidRPr="00DF2302">
        <w:rPr>
          <w:rFonts w:ascii="Calibri" w:hAnsi="Calibri" w:cs="Calibri"/>
          <w:lang w:val="en-GB"/>
        </w:rPr>
        <w:t xml:space="preserve"> %</w:t>
      </w:r>
      <w:bookmarkEnd w:id="8"/>
      <w:r w:rsidRPr="00DF2302">
        <w:rPr>
          <w:rFonts w:ascii="Calibri" w:hAnsi="Calibri" w:cs="Calibri"/>
          <w:lang w:val="en-GB"/>
        </w:rPr>
        <w:t xml:space="preserve"> of the score received in the technical evaluation will be added to the obtained financial score, which is maximum </w:t>
      </w:r>
      <w:bookmarkStart w:id="9" w:name="Financial"/>
      <w:r w:rsidR="001C491C" w:rsidRPr="00DF2302">
        <w:rPr>
          <w:rFonts w:ascii="Calibri" w:hAnsi="Calibri" w:cs="Calibri"/>
          <w:lang w:val="en-GB"/>
        </w:rPr>
        <w:t>30</w:t>
      </w:r>
      <w:r w:rsidRPr="00DF2302">
        <w:rPr>
          <w:rFonts w:ascii="Calibri" w:hAnsi="Calibri" w:cs="Calibri"/>
          <w:lang w:val="en-GB"/>
        </w:rPr>
        <w:t xml:space="preserve"> points</w:t>
      </w:r>
      <w:bookmarkEnd w:id="9"/>
      <w:r w:rsidRPr="00DF2302">
        <w:rPr>
          <w:rFonts w:ascii="Calibri" w:hAnsi="Calibri" w:cs="Calibri"/>
          <w:lang w:val="en-GB"/>
        </w:rPr>
        <w:t>, and calculated as described below.</w:t>
      </w:r>
    </w:p>
    <w:p w14:paraId="38636505" w14:textId="560B3A1A" w:rsidR="00B52A14" w:rsidRPr="00DF2302" w:rsidRDefault="00B52A14" w:rsidP="003849E8">
      <w:pPr>
        <w:spacing w:before="120"/>
        <w:jc w:val="both"/>
        <w:rPr>
          <w:rFonts w:ascii="Calibri" w:hAnsi="Calibri" w:cs="Calibri"/>
          <w:i/>
          <w:iCs/>
          <w:lang w:val="en-GB"/>
        </w:rPr>
      </w:pPr>
      <w:r w:rsidRPr="00DF2302">
        <w:rPr>
          <w:rFonts w:ascii="Calibri" w:hAnsi="Calibri" w:cs="Calibri"/>
          <w:i/>
          <w:iCs/>
          <w:highlight w:val="yellow"/>
          <w:lang w:val="en-GB"/>
        </w:rPr>
        <w:t>&lt;It should be decided in advance whether or not the budget should be disclosed&gt;</w:t>
      </w:r>
    </w:p>
    <w:p w14:paraId="131A5BF8" w14:textId="5B3BE69A" w:rsidR="00E15F4B" w:rsidRPr="00DF2302" w:rsidRDefault="00E15F4B" w:rsidP="00B52A14">
      <w:pPr>
        <w:spacing w:before="120"/>
        <w:jc w:val="both"/>
        <w:rPr>
          <w:rFonts w:ascii="Calibri" w:hAnsi="Calibri" w:cs="Calibri"/>
          <w:lang w:val="en-GB"/>
        </w:rPr>
      </w:pPr>
      <w:r w:rsidRPr="00DF2302">
        <w:rPr>
          <w:rFonts w:ascii="Calibri" w:hAnsi="Calibri" w:cs="Calibri"/>
          <w:lang w:val="en-GB"/>
        </w:rPr>
        <w:t xml:space="preserve">The maximum budget available for this Contract is </w:t>
      </w:r>
      <w:r w:rsidR="00B52A14" w:rsidRPr="00DF2302">
        <w:rPr>
          <w:rFonts w:ascii="Calibri" w:hAnsi="Calibri" w:cs="Calibri"/>
          <w:highlight w:val="yellow"/>
          <w:lang w:val="en-GB"/>
        </w:rPr>
        <w:t>AU</w:t>
      </w:r>
      <w:r w:rsidRPr="00DF2302">
        <w:rPr>
          <w:rFonts w:ascii="Calibri" w:hAnsi="Calibri" w:cs="Calibri"/>
          <w:highlight w:val="yellow"/>
          <w:lang w:val="en-GB"/>
        </w:rPr>
        <w:t>$</w:t>
      </w:r>
      <w:r w:rsidR="00B52A14" w:rsidRPr="00DF2302">
        <w:rPr>
          <w:rFonts w:ascii="Calibri" w:hAnsi="Calibri" w:cs="Calibri"/>
          <w:highlight w:val="yellow"/>
          <w:lang w:val="en-GB"/>
        </w:rPr>
        <w:t>0</w:t>
      </w:r>
      <w:r w:rsidRPr="00DF2302">
        <w:rPr>
          <w:rFonts w:ascii="Calibri" w:hAnsi="Calibri" w:cs="Calibri"/>
          <w:highlight w:val="yellow"/>
          <w:lang w:val="en-GB"/>
        </w:rPr>
        <w:t>0,000</w:t>
      </w:r>
      <w:r w:rsidRPr="00DF2302">
        <w:rPr>
          <w:rFonts w:ascii="Calibri" w:hAnsi="Calibri" w:cs="Calibri"/>
          <w:lang w:val="en-GB"/>
        </w:rPr>
        <w:t>, inclusive of any VAT or other taxes or costs.</w:t>
      </w:r>
    </w:p>
    <w:p w14:paraId="71143A99" w14:textId="5783E0B1" w:rsidR="00E15F4B" w:rsidRPr="00DF2302" w:rsidRDefault="00E15F4B" w:rsidP="00B52A14">
      <w:pPr>
        <w:spacing w:before="120"/>
        <w:jc w:val="both"/>
        <w:rPr>
          <w:b/>
          <w:i/>
          <w:color w:val="FF0000"/>
          <w:lang w:val="en-GB"/>
        </w:rPr>
      </w:pPr>
      <w:r w:rsidRPr="00DF2302">
        <w:rPr>
          <w:b/>
          <w:i/>
          <w:color w:val="FF0000"/>
          <w:lang w:val="en-GB"/>
        </w:rPr>
        <w:t xml:space="preserve">Please, note that we do not recommend this maximum amount as a ‘target’ for your </w:t>
      </w:r>
      <w:r w:rsidR="0098045C" w:rsidRPr="00DF2302">
        <w:rPr>
          <w:b/>
          <w:i/>
          <w:color w:val="FF0000"/>
          <w:lang w:val="en-GB"/>
        </w:rPr>
        <w:t>Tender</w:t>
      </w:r>
      <w:r w:rsidRPr="00DF2302">
        <w:rPr>
          <w:b/>
          <w:i/>
          <w:color w:val="FF0000"/>
          <w:lang w:val="en-GB"/>
        </w:rPr>
        <w:t xml:space="preserve">. The evaluation is a result of a combination of technical soundness and cost effectiveness of the </w:t>
      </w:r>
      <w:r w:rsidR="0098045C" w:rsidRPr="00DF2302">
        <w:rPr>
          <w:b/>
          <w:i/>
          <w:color w:val="FF0000"/>
          <w:lang w:val="en-GB"/>
        </w:rPr>
        <w:t>Tender</w:t>
      </w:r>
      <w:r w:rsidRPr="00DF2302">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10"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10"/>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890E52" w:rsidRDefault="00DE3F38" w:rsidP="006E17EC">
            <w:pPr>
              <w:pStyle w:val="TableContents"/>
              <w:rPr>
                <w:rFonts w:asciiTheme="minorHAnsi" w:hAnsiTheme="minorHAnsi"/>
                <w:sz w:val="22"/>
                <w:szCs w:val="22"/>
                <w:lang w:eastAsia="en-US"/>
              </w:rPr>
            </w:pPr>
            <w:r w:rsidRPr="00890E52">
              <w:rPr>
                <w:rFonts w:asciiTheme="minorHAnsi" w:hAnsiTheme="minorHAnsi"/>
                <w:sz w:val="22"/>
                <w:szCs w:val="22"/>
                <w:lang w:eastAsia="en-US"/>
              </w:rPr>
              <w:t xml:space="preserve">Firm/consortium’s experience and reputation </w:t>
            </w:r>
            <w:r w:rsidR="00B52A14" w:rsidRPr="00890E52">
              <w:rPr>
                <w:rFonts w:asciiTheme="minorHAnsi" w:hAnsiTheme="minorHAnsi"/>
                <w:sz w:val="22"/>
                <w:szCs w:val="22"/>
                <w:lang w:eastAsia="en-US"/>
              </w:rPr>
              <w:t>with</w:t>
            </w:r>
            <w:r w:rsidRPr="00890E52">
              <w:rPr>
                <w:rFonts w:asciiTheme="minorHAnsi" w:hAnsiTheme="minorHAnsi"/>
                <w:sz w:val="22"/>
                <w:szCs w:val="22"/>
                <w:lang w:eastAsia="en-US"/>
              </w:rPr>
              <w:t xml:space="preserve"> similar </w:t>
            </w:r>
            <w:r w:rsidR="00AD3DBB" w:rsidRPr="00890E52">
              <w:rPr>
                <w:rFonts w:asciiTheme="minorHAnsi" w:hAnsiTheme="minorHAnsi"/>
                <w:sz w:val="22"/>
                <w:szCs w:val="22"/>
                <w:lang w:eastAsia="en-US"/>
              </w:rPr>
              <w:t>supply of Goods</w:t>
            </w:r>
          </w:p>
        </w:tc>
        <w:tc>
          <w:tcPr>
            <w:tcW w:w="5367" w:type="dxa"/>
            <w:shd w:val="clear" w:color="auto" w:fill="auto"/>
          </w:tcPr>
          <w:p w14:paraId="367BA456" w14:textId="77777777" w:rsidR="0082657B" w:rsidRPr="00890E52" w:rsidRDefault="0082657B" w:rsidP="005B38E4">
            <w:pPr>
              <w:pStyle w:val="TableContents"/>
              <w:numPr>
                <w:ilvl w:val="0"/>
                <w:numId w:val="3"/>
              </w:numPr>
              <w:rPr>
                <w:rFonts w:asciiTheme="minorHAnsi" w:hAnsiTheme="minorHAnsi"/>
                <w:sz w:val="22"/>
                <w:szCs w:val="22"/>
              </w:rPr>
            </w:pPr>
            <w:r w:rsidRPr="00890E52">
              <w:rPr>
                <w:rFonts w:asciiTheme="minorHAnsi" w:hAnsiTheme="minorHAnsi"/>
                <w:sz w:val="22"/>
                <w:szCs w:val="22"/>
              </w:rPr>
              <w:t>At least 2 References</w:t>
            </w:r>
          </w:p>
          <w:p w14:paraId="66C4E1BA" w14:textId="5180C8C2" w:rsidR="006E17EC" w:rsidRPr="00890E52" w:rsidRDefault="0082657B" w:rsidP="0082657B">
            <w:pPr>
              <w:pStyle w:val="TableContents"/>
              <w:numPr>
                <w:ilvl w:val="1"/>
                <w:numId w:val="3"/>
              </w:numPr>
              <w:rPr>
                <w:rFonts w:asciiTheme="minorHAnsi" w:hAnsiTheme="minorHAnsi"/>
                <w:sz w:val="22"/>
                <w:szCs w:val="22"/>
              </w:rPr>
            </w:pPr>
            <w:r w:rsidRPr="00890E52">
              <w:rPr>
                <w:rFonts w:asciiTheme="minorHAnsi" w:hAnsiTheme="minorHAnsi"/>
                <w:sz w:val="22"/>
                <w:szCs w:val="22"/>
              </w:rPr>
              <w:t xml:space="preserve"> To confirm the company has previously involved in </w:t>
            </w:r>
            <w:r w:rsidR="00D77F23" w:rsidRPr="00890E52">
              <w:rPr>
                <w:rFonts w:asciiTheme="minorHAnsi" w:hAnsiTheme="minorHAnsi"/>
                <w:sz w:val="22"/>
                <w:szCs w:val="22"/>
              </w:rPr>
              <w:t xml:space="preserve">supplying </w:t>
            </w:r>
            <w:r w:rsidRPr="00890E52">
              <w:rPr>
                <w:rFonts w:asciiTheme="minorHAnsi" w:hAnsiTheme="minorHAnsi"/>
                <w:sz w:val="22"/>
                <w:szCs w:val="22"/>
              </w:rPr>
              <w:t>boats, fishing gears, specialise goods or machineries.</w:t>
            </w:r>
          </w:p>
          <w:p w14:paraId="3ADDF29E" w14:textId="195448FD" w:rsidR="00E56234" w:rsidRPr="00890E52" w:rsidRDefault="00E56234" w:rsidP="00D77F23">
            <w:pPr>
              <w:pStyle w:val="TableContents"/>
              <w:ind w:left="1080"/>
              <w:rPr>
                <w:rFonts w:asciiTheme="minorHAnsi" w:hAnsiTheme="minorHAnsi"/>
                <w:sz w:val="22"/>
                <w:szCs w:val="22"/>
              </w:rPr>
            </w:pPr>
          </w:p>
        </w:tc>
        <w:tc>
          <w:tcPr>
            <w:tcW w:w="1360" w:type="dxa"/>
            <w:shd w:val="clear" w:color="auto" w:fill="auto"/>
            <w:vAlign w:val="center"/>
          </w:tcPr>
          <w:p w14:paraId="6FB170A3" w14:textId="53338A5B" w:rsidR="006E17EC" w:rsidRPr="00890E52" w:rsidRDefault="00E5294D" w:rsidP="006E17EC">
            <w:pPr>
              <w:pStyle w:val="TableContents"/>
              <w:jc w:val="center"/>
              <w:rPr>
                <w:rFonts w:asciiTheme="minorHAnsi" w:hAnsiTheme="minorHAnsi"/>
                <w:sz w:val="22"/>
                <w:szCs w:val="22"/>
                <w:lang w:eastAsia="en-US"/>
              </w:rPr>
            </w:pPr>
            <w:r w:rsidRPr="00890E52">
              <w:rPr>
                <w:rFonts w:asciiTheme="minorHAnsi" w:hAnsiTheme="minorHAnsi"/>
                <w:sz w:val="22"/>
                <w:szCs w:val="22"/>
                <w:lang w:eastAsia="en-US"/>
              </w:rPr>
              <w:t>20</w:t>
            </w:r>
          </w:p>
        </w:tc>
      </w:tr>
      <w:tr w:rsidR="006E17EC" w:rsidRPr="00DF2302" w14:paraId="613F68D6" w14:textId="77777777" w:rsidTr="0082657B">
        <w:trPr>
          <w:cantSplit/>
          <w:tblHeader/>
        </w:trPr>
        <w:tc>
          <w:tcPr>
            <w:tcW w:w="2430" w:type="dxa"/>
            <w:shd w:val="clear" w:color="auto" w:fill="FFFFFF" w:themeFill="background1"/>
            <w:vAlign w:val="center"/>
          </w:tcPr>
          <w:p w14:paraId="44102FCB" w14:textId="19DEBEED" w:rsidR="006E17EC" w:rsidRPr="00890E52" w:rsidRDefault="00AD3DBB" w:rsidP="006E17EC">
            <w:pPr>
              <w:pStyle w:val="TableContents"/>
              <w:rPr>
                <w:rFonts w:asciiTheme="minorHAnsi" w:hAnsiTheme="minorHAnsi"/>
                <w:sz w:val="22"/>
                <w:szCs w:val="22"/>
                <w:lang w:eastAsia="en-US"/>
              </w:rPr>
            </w:pPr>
            <w:r w:rsidRPr="00890E52">
              <w:rPr>
                <w:rFonts w:asciiTheme="minorHAnsi" w:hAnsiTheme="minorHAnsi"/>
                <w:sz w:val="22"/>
                <w:szCs w:val="22"/>
                <w:lang w:eastAsia="en-US"/>
              </w:rPr>
              <w:t>Delivery time</w:t>
            </w:r>
          </w:p>
        </w:tc>
        <w:tc>
          <w:tcPr>
            <w:tcW w:w="5367" w:type="dxa"/>
            <w:shd w:val="clear" w:color="auto" w:fill="FFFFFF" w:themeFill="background1"/>
          </w:tcPr>
          <w:p w14:paraId="03BE1F29" w14:textId="2AFDEEF4" w:rsidR="0082657B" w:rsidRPr="00890E52" w:rsidRDefault="0082657B" w:rsidP="001D3BEC">
            <w:pPr>
              <w:pStyle w:val="TableContents"/>
              <w:numPr>
                <w:ilvl w:val="0"/>
                <w:numId w:val="4"/>
              </w:numPr>
              <w:rPr>
                <w:rFonts w:asciiTheme="minorHAnsi" w:hAnsiTheme="minorHAnsi"/>
                <w:sz w:val="22"/>
                <w:szCs w:val="22"/>
              </w:rPr>
            </w:pPr>
            <w:r w:rsidRPr="00890E52">
              <w:rPr>
                <w:rFonts w:asciiTheme="minorHAnsi" w:hAnsiTheme="minorHAnsi"/>
                <w:sz w:val="22"/>
                <w:szCs w:val="22"/>
              </w:rPr>
              <w:t>Clear and undated workplan</w:t>
            </w:r>
            <w:r w:rsidR="00EA28A4" w:rsidRPr="00890E52">
              <w:rPr>
                <w:rFonts w:asciiTheme="minorHAnsi" w:hAnsiTheme="minorHAnsi"/>
                <w:sz w:val="22"/>
                <w:szCs w:val="22"/>
              </w:rPr>
              <w:t xml:space="preserve"> </w:t>
            </w:r>
          </w:p>
          <w:p w14:paraId="4BA71FA2" w14:textId="21A0178F" w:rsidR="006E17EC" w:rsidRPr="00890E52" w:rsidRDefault="00EA28A4" w:rsidP="001D3BEC">
            <w:pPr>
              <w:pStyle w:val="TableContents"/>
              <w:numPr>
                <w:ilvl w:val="0"/>
                <w:numId w:val="4"/>
              </w:numPr>
              <w:rPr>
                <w:rFonts w:asciiTheme="minorHAnsi" w:hAnsiTheme="minorHAnsi"/>
                <w:sz w:val="22"/>
                <w:szCs w:val="22"/>
              </w:rPr>
            </w:pPr>
            <w:r w:rsidRPr="00890E52">
              <w:rPr>
                <w:rFonts w:asciiTheme="minorHAnsi" w:hAnsiTheme="minorHAnsi"/>
                <w:sz w:val="22"/>
                <w:szCs w:val="22"/>
              </w:rPr>
              <w:t>B</w:t>
            </w:r>
            <w:r w:rsidR="00A07516" w:rsidRPr="00890E52">
              <w:rPr>
                <w:rFonts w:asciiTheme="minorHAnsi" w:hAnsiTheme="minorHAnsi"/>
                <w:sz w:val="22"/>
                <w:szCs w:val="22"/>
              </w:rPr>
              <w:t>rief statement (at least half page A4</w:t>
            </w:r>
            <w:r w:rsidRPr="00890E52">
              <w:rPr>
                <w:rFonts w:asciiTheme="minorHAnsi" w:hAnsiTheme="minorHAnsi"/>
                <w:sz w:val="22"/>
                <w:szCs w:val="22"/>
              </w:rPr>
              <w:t>) on</w:t>
            </w:r>
            <w:r w:rsidR="00A07516" w:rsidRPr="00890E52">
              <w:rPr>
                <w:rFonts w:asciiTheme="minorHAnsi" w:hAnsiTheme="minorHAnsi"/>
                <w:sz w:val="22"/>
                <w:szCs w:val="22"/>
              </w:rPr>
              <w:t xml:space="preserve"> </w:t>
            </w:r>
            <w:r w:rsidR="0082657B" w:rsidRPr="00890E52">
              <w:rPr>
                <w:rFonts w:asciiTheme="minorHAnsi" w:hAnsiTheme="minorHAnsi"/>
                <w:sz w:val="22"/>
                <w:szCs w:val="22"/>
              </w:rPr>
              <w:t>methodology</w:t>
            </w:r>
            <w:r w:rsidRPr="00890E52">
              <w:rPr>
                <w:rFonts w:asciiTheme="minorHAnsi" w:hAnsiTheme="minorHAnsi"/>
                <w:sz w:val="22"/>
                <w:szCs w:val="22"/>
              </w:rPr>
              <w:t xml:space="preserve"> and process related with workplan.</w:t>
            </w:r>
          </w:p>
        </w:tc>
        <w:tc>
          <w:tcPr>
            <w:tcW w:w="1360" w:type="dxa"/>
            <w:shd w:val="clear" w:color="auto" w:fill="FFFFFF" w:themeFill="background1"/>
            <w:vAlign w:val="center"/>
          </w:tcPr>
          <w:p w14:paraId="657554B4" w14:textId="0ECF8B84" w:rsidR="006E17EC" w:rsidRPr="00890E52" w:rsidRDefault="00E5294D" w:rsidP="006E17EC">
            <w:pPr>
              <w:pStyle w:val="TableContents"/>
              <w:jc w:val="center"/>
              <w:rPr>
                <w:rFonts w:asciiTheme="minorHAnsi" w:hAnsiTheme="minorHAnsi"/>
                <w:sz w:val="22"/>
                <w:szCs w:val="22"/>
                <w:lang w:eastAsia="en-US"/>
              </w:rPr>
            </w:pPr>
            <w:r w:rsidRPr="00890E52">
              <w:rPr>
                <w:rFonts w:asciiTheme="minorHAnsi" w:hAnsiTheme="minorHAnsi"/>
                <w:sz w:val="22"/>
                <w:szCs w:val="22"/>
                <w:lang w:eastAsia="en-US"/>
              </w:rPr>
              <w:t>20</w:t>
            </w:r>
          </w:p>
        </w:tc>
      </w:tr>
      <w:tr w:rsidR="006E17EC" w:rsidRPr="00DF2302" w14:paraId="7395E14D" w14:textId="77777777" w:rsidTr="006E17EC">
        <w:trPr>
          <w:cantSplit/>
          <w:tblHeader/>
        </w:trPr>
        <w:tc>
          <w:tcPr>
            <w:tcW w:w="2430" w:type="dxa"/>
            <w:shd w:val="clear" w:color="auto" w:fill="auto"/>
            <w:vAlign w:val="center"/>
          </w:tcPr>
          <w:p w14:paraId="58A5C5B6" w14:textId="6CFA7675" w:rsidR="006E17EC" w:rsidRPr="00890E52" w:rsidRDefault="00EA28A4" w:rsidP="006E17EC">
            <w:pPr>
              <w:pStyle w:val="TableContents"/>
              <w:rPr>
                <w:rFonts w:asciiTheme="minorHAnsi" w:hAnsiTheme="minorHAnsi"/>
                <w:sz w:val="22"/>
                <w:szCs w:val="22"/>
                <w:lang w:eastAsia="en-US"/>
              </w:rPr>
            </w:pPr>
            <w:r w:rsidRPr="00890E52">
              <w:rPr>
                <w:rFonts w:asciiTheme="minorHAnsi" w:hAnsiTheme="minorHAnsi"/>
                <w:sz w:val="22"/>
                <w:szCs w:val="22"/>
                <w:lang w:eastAsia="en-US"/>
              </w:rPr>
              <w:t>Production standards and Certificates.</w:t>
            </w:r>
          </w:p>
        </w:tc>
        <w:tc>
          <w:tcPr>
            <w:tcW w:w="5367" w:type="dxa"/>
            <w:shd w:val="clear" w:color="auto" w:fill="auto"/>
          </w:tcPr>
          <w:p w14:paraId="2881F8C5" w14:textId="59C3A3A1" w:rsidR="00E56234" w:rsidRPr="00890E52" w:rsidRDefault="00E56234" w:rsidP="00E56234">
            <w:pPr>
              <w:pStyle w:val="TableContents"/>
              <w:numPr>
                <w:ilvl w:val="0"/>
                <w:numId w:val="5"/>
              </w:numPr>
              <w:rPr>
                <w:rFonts w:asciiTheme="minorHAnsi" w:hAnsiTheme="minorHAnsi"/>
                <w:sz w:val="22"/>
                <w:szCs w:val="22"/>
              </w:rPr>
            </w:pPr>
            <w:r w:rsidRPr="00890E52">
              <w:rPr>
                <w:rFonts w:asciiTheme="minorHAnsi" w:hAnsiTheme="minorHAnsi"/>
                <w:sz w:val="22"/>
                <w:szCs w:val="22"/>
              </w:rPr>
              <w:t>C</w:t>
            </w:r>
            <w:r w:rsidR="00EA28A4" w:rsidRPr="00890E52">
              <w:rPr>
                <w:rFonts w:asciiTheme="minorHAnsi" w:hAnsiTheme="minorHAnsi"/>
                <w:sz w:val="22"/>
                <w:szCs w:val="22"/>
              </w:rPr>
              <w:t>ertif</w:t>
            </w:r>
            <w:r w:rsidRPr="00890E52">
              <w:rPr>
                <w:rFonts w:asciiTheme="minorHAnsi" w:hAnsiTheme="minorHAnsi"/>
                <w:sz w:val="22"/>
                <w:szCs w:val="22"/>
              </w:rPr>
              <w:t>ied</w:t>
            </w:r>
            <w:r w:rsidR="00EA28A4" w:rsidRPr="00890E52">
              <w:rPr>
                <w:rFonts w:asciiTheme="minorHAnsi" w:hAnsiTheme="minorHAnsi"/>
                <w:sz w:val="22"/>
                <w:szCs w:val="22"/>
              </w:rPr>
              <w:t xml:space="preserve"> </w:t>
            </w:r>
            <w:r w:rsidR="00D77F23" w:rsidRPr="00890E52">
              <w:rPr>
                <w:rFonts w:asciiTheme="minorHAnsi" w:hAnsiTheme="minorHAnsi"/>
                <w:sz w:val="22"/>
                <w:szCs w:val="22"/>
              </w:rPr>
              <w:t xml:space="preserve">valid </w:t>
            </w:r>
            <w:r w:rsidRPr="00890E52">
              <w:rPr>
                <w:rFonts w:asciiTheme="minorHAnsi" w:hAnsiTheme="minorHAnsi"/>
                <w:sz w:val="22"/>
                <w:szCs w:val="22"/>
              </w:rPr>
              <w:t xml:space="preserve">certificate - ISO, CE, MSAF, </w:t>
            </w:r>
            <w:r w:rsidR="000A525C" w:rsidRPr="00890E52">
              <w:rPr>
                <w:rFonts w:asciiTheme="minorHAnsi" w:hAnsiTheme="minorHAnsi"/>
                <w:sz w:val="22"/>
                <w:szCs w:val="22"/>
              </w:rPr>
              <w:t xml:space="preserve">AMSA, MSA(NZ), </w:t>
            </w:r>
            <w:r w:rsidRPr="00890E52">
              <w:rPr>
                <w:rFonts w:asciiTheme="minorHAnsi" w:hAnsiTheme="minorHAnsi"/>
                <w:sz w:val="22"/>
                <w:szCs w:val="22"/>
              </w:rPr>
              <w:t>RO (Recognize Organization)</w:t>
            </w:r>
          </w:p>
          <w:p w14:paraId="166551FA" w14:textId="6A2B6EF5" w:rsidR="000A525C" w:rsidRPr="00890E52" w:rsidRDefault="000A525C" w:rsidP="000A525C">
            <w:pPr>
              <w:pStyle w:val="TableContents"/>
              <w:ind w:left="360"/>
              <w:rPr>
                <w:rFonts w:asciiTheme="minorHAnsi" w:hAnsiTheme="minorHAnsi"/>
                <w:sz w:val="22"/>
                <w:szCs w:val="22"/>
              </w:rPr>
            </w:pPr>
            <w:r w:rsidRPr="00890E52">
              <w:rPr>
                <w:rFonts w:asciiTheme="minorHAnsi" w:hAnsiTheme="minorHAnsi"/>
                <w:sz w:val="22"/>
                <w:szCs w:val="22"/>
              </w:rPr>
              <w:t xml:space="preserve">( </w:t>
            </w:r>
            <w:r w:rsidRPr="00890E52">
              <w:rPr>
                <w:rFonts w:asciiTheme="minorHAnsi" w:hAnsiTheme="minorHAnsi"/>
                <w:sz w:val="21"/>
                <w:szCs w:val="21"/>
              </w:rPr>
              <w:t>Shortlisted supplier will be required to provide Evidence of boat SWAMP TEST:  In photos or video clip.)</w:t>
            </w:r>
          </w:p>
          <w:p w14:paraId="23A8F695" w14:textId="4806986B" w:rsidR="00EA28A4" w:rsidRPr="00890E52" w:rsidRDefault="00EA28A4" w:rsidP="000A525C">
            <w:pPr>
              <w:pStyle w:val="TableContents"/>
              <w:ind w:left="360"/>
              <w:rPr>
                <w:rFonts w:asciiTheme="minorHAnsi" w:hAnsiTheme="minorHAnsi"/>
                <w:sz w:val="22"/>
                <w:szCs w:val="22"/>
              </w:rPr>
            </w:pPr>
          </w:p>
        </w:tc>
        <w:tc>
          <w:tcPr>
            <w:tcW w:w="1360" w:type="dxa"/>
            <w:shd w:val="clear" w:color="auto" w:fill="auto"/>
            <w:vAlign w:val="center"/>
          </w:tcPr>
          <w:p w14:paraId="240875A4" w14:textId="50B8FA6D" w:rsidR="006E17EC" w:rsidRPr="00890E52" w:rsidRDefault="00E5294D" w:rsidP="006E17EC">
            <w:pPr>
              <w:pStyle w:val="TableContents"/>
              <w:jc w:val="center"/>
              <w:rPr>
                <w:rFonts w:asciiTheme="minorHAnsi" w:hAnsiTheme="minorHAnsi"/>
                <w:sz w:val="22"/>
                <w:szCs w:val="22"/>
                <w:lang w:eastAsia="en-US"/>
              </w:rPr>
            </w:pPr>
            <w:r w:rsidRPr="00890E52">
              <w:rPr>
                <w:rFonts w:asciiTheme="minorHAnsi" w:hAnsiTheme="minorHAnsi"/>
                <w:sz w:val="22"/>
                <w:szCs w:val="22"/>
                <w:lang w:eastAsia="en-US"/>
              </w:rPr>
              <w:t>30</w:t>
            </w:r>
          </w:p>
        </w:tc>
      </w:tr>
      <w:tr w:rsidR="006E17EC" w:rsidRPr="00DF2302" w14:paraId="59453870" w14:textId="77777777" w:rsidTr="006E17EC">
        <w:trPr>
          <w:cantSplit/>
          <w:tblHeader/>
        </w:trPr>
        <w:tc>
          <w:tcPr>
            <w:tcW w:w="2430" w:type="dxa"/>
            <w:shd w:val="clear" w:color="auto" w:fill="auto"/>
            <w:vAlign w:val="center"/>
          </w:tcPr>
          <w:p w14:paraId="57F1472D" w14:textId="33833B22" w:rsidR="006E17EC" w:rsidRPr="00890E52" w:rsidRDefault="00EA28A4" w:rsidP="006E17EC">
            <w:pPr>
              <w:pStyle w:val="TableContents"/>
              <w:jc w:val="both"/>
              <w:rPr>
                <w:rFonts w:asciiTheme="minorHAnsi" w:hAnsiTheme="minorHAnsi"/>
                <w:sz w:val="22"/>
                <w:szCs w:val="22"/>
                <w:lang w:eastAsia="en-US"/>
              </w:rPr>
            </w:pPr>
            <w:r w:rsidRPr="00890E52">
              <w:rPr>
                <w:rFonts w:asciiTheme="minorHAnsi" w:hAnsiTheme="minorHAnsi"/>
                <w:sz w:val="22"/>
                <w:szCs w:val="22"/>
                <w:lang w:eastAsia="en-US"/>
              </w:rPr>
              <w:t>Specification of boat</w:t>
            </w:r>
          </w:p>
        </w:tc>
        <w:tc>
          <w:tcPr>
            <w:tcW w:w="5367" w:type="dxa"/>
            <w:shd w:val="clear" w:color="auto" w:fill="auto"/>
          </w:tcPr>
          <w:p w14:paraId="080CE0BC" w14:textId="6995C2AC" w:rsidR="006E17EC" w:rsidRPr="00890E52" w:rsidRDefault="00A46E10" w:rsidP="001D3BEC">
            <w:pPr>
              <w:numPr>
                <w:ilvl w:val="0"/>
                <w:numId w:val="6"/>
              </w:numPr>
              <w:adjustRightInd w:val="0"/>
              <w:rPr>
                <w:rFonts w:asciiTheme="minorHAnsi" w:eastAsiaTheme="minorEastAsia" w:hAnsiTheme="minorHAnsi"/>
                <w:sz w:val="22"/>
                <w:lang w:val="en-GB"/>
              </w:rPr>
            </w:pPr>
            <w:r>
              <w:rPr>
                <w:rFonts w:asciiTheme="minorHAnsi" w:hAnsiTheme="minorHAnsi"/>
                <w:sz w:val="22"/>
                <w:szCs w:val="22"/>
              </w:rPr>
              <w:t xml:space="preserve">Plan drawing </w:t>
            </w:r>
            <w:r w:rsidR="00EA28A4" w:rsidRPr="00890E52">
              <w:rPr>
                <w:rFonts w:asciiTheme="minorHAnsi" w:hAnsiTheme="minorHAnsi"/>
                <w:sz w:val="22"/>
                <w:szCs w:val="22"/>
              </w:rPr>
              <w:t xml:space="preserve">of boat </w:t>
            </w:r>
            <w:r>
              <w:rPr>
                <w:rFonts w:asciiTheme="minorHAnsi" w:hAnsiTheme="minorHAnsi"/>
                <w:sz w:val="22"/>
                <w:szCs w:val="22"/>
              </w:rPr>
              <w:t>(</w:t>
            </w:r>
            <w:r w:rsidR="00EA28A4" w:rsidRPr="00890E52">
              <w:rPr>
                <w:rFonts w:asciiTheme="minorHAnsi" w:hAnsiTheme="minorHAnsi"/>
                <w:sz w:val="22"/>
                <w:szCs w:val="22"/>
              </w:rPr>
              <w:t>dimensions</w:t>
            </w:r>
            <w:r>
              <w:rPr>
                <w:rFonts w:asciiTheme="minorHAnsi" w:hAnsiTheme="minorHAnsi"/>
                <w:sz w:val="22"/>
                <w:szCs w:val="22"/>
              </w:rPr>
              <w:t>)</w:t>
            </w:r>
            <w:r w:rsidR="00EA28A4" w:rsidRPr="00890E52">
              <w:rPr>
                <w:rFonts w:asciiTheme="minorHAnsi" w:hAnsiTheme="minorHAnsi"/>
                <w:sz w:val="22"/>
                <w:szCs w:val="22"/>
              </w:rPr>
              <w:t xml:space="preserve"> </w:t>
            </w:r>
          </w:p>
          <w:p w14:paraId="55A605A3" w14:textId="5D5DCFFA" w:rsidR="006454EA" w:rsidRPr="00A46E10" w:rsidRDefault="006454EA" w:rsidP="006454EA">
            <w:pPr>
              <w:numPr>
                <w:ilvl w:val="0"/>
                <w:numId w:val="6"/>
              </w:numPr>
              <w:adjustRightInd w:val="0"/>
              <w:rPr>
                <w:rFonts w:asciiTheme="minorHAnsi" w:eastAsiaTheme="minorEastAsia" w:hAnsiTheme="minorHAnsi"/>
                <w:sz w:val="22"/>
                <w:lang w:val="en-GB"/>
              </w:rPr>
            </w:pPr>
            <w:r w:rsidRPr="00890E52">
              <w:rPr>
                <w:rFonts w:asciiTheme="minorHAnsi" w:eastAsiaTheme="minorEastAsia" w:hAnsiTheme="minorHAnsi"/>
                <w:sz w:val="22"/>
              </w:rPr>
              <w:t>Statement confirming loading/carrying capacity – number of people, recommended OBM (30</w:t>
            </w:r>
            <w:r w:rsidR="000D629A">
              <w:rPr>
                <w:rFonts w:asciiTheme="minorHAnsi" w:eastAsiaTheme="minorEastAsia" w:hAnsiTheme="minorHAnsi"/>
                <w:sz w:val="22"/>
              </w:rPr>
              <w:t xml:space="preserve"> h</w:t>
            </w:r>
            <w:r w:rsidRPr="00890E52">
              <w:rPr>
                <w:rFonts w:asciiTheme="minorHAnsi" w:eastAsiaTheme="minorEastAsia" w:hAnsiTheme="minorHAnsi"/>
                <w:sz w:val="22"/>
              </w:rPr>
              <w:t>p)</w:t>
            </w:r>
          </w:p>
          <w:p w14:paraId="375ED5B7" w14:textId="19247BD3" w:rsidR="00A46E10" w:rsidRPr="00890E52" w:rsidRDefault="00A46E10" w:rsidP="006454EA">
            <w:pPr>
              <w:numPr>
                <w:ilvl w:val="0"/>
                <w:numId w:val="6"/>
              </w:numPr>
              <w:adjustRightInd w:val="0"/>
              <w:rPr>
                <w:rFonts w:asciiTheme="minorHAnsi" w:eastAsiaTheme="minorEastAsia" w:hAnsiTheme="minorHAnsi"/>
                <w:sz w:val="22"/>
                <w:lang w:val="en-GB"/>
              </w:rPr>
            </w:pPr>
            <w:r>
              <w:rPr>
                <w:rFonts w:asciiTheme="minorHAnsi" w:eastAsiaTheme="minorEastAsia" w:hAnsiTheme="minorHAnsi"/>
                <w:sz w:val="22"/>
              </w:rPr>
              <w:t xml:space="preserve">To comply with the specifications of </w:t>
            </w:r>
            <w:r w:rsidR="00B11898">
              <w:rPr>
                <w:rFonts w:asciiTheme="minorHAnsi" w:eastAsiaTheme="minorEastAsia" w:hAnsiTheme="minorHAnsi"/>
                <w:sz w:val="22"/>
              </w:rPr>
              <w:t>Fiberglass</w:t>
            </w:r>
            <w:r>
              <w:rPr>
                <w:rFonts w:asciiTheme="minorHAnsi" w:eastAsiaTheme="minorEastAsia" w:hAnsiTheme="minorHAnsi"/>
                <w:sz w:val="22"/>
              </w:rPr>
              <w:t xml:space="preserve"> boats (template 4) </w:t>
            </w:r>
          </w:p>
        </w:tc>
        <w:tc>
          <w:tcPr>
            <w:tcW w:w="1360" w:type="dxa"/>
            <w:shd w:val="clear" w:color="auto" w:fill="auto"/>
            <w:vAlign w:val="center"/>
          </w:tcPr>
          <w:p w14:paraId="4C399CE7" w14:textId="19049FEF" w:rsidR="006E17EC" w:rsidRPr="00890E52" w:rsidRDefault="00E5294D" w:rsidP="006E17EC">
            <w:pPr>
              <w:pStyle w:val="TableContents"/>
              <w:jc w:val="center"/>
              <w:rPr>
                <w:rFonts w:asciiTheme="minorHAnsi" w:hAnsiTheme="minorHAnsi"/>
                <w:sz w:val="22"/>
                <w:szCs w:val="22"/>
                <w:lang w:eastAsia="en-US"/>
              </w:rPr>
            </w:pPr>
            <w:r w:rsidRPr="00890E52">
              <w:rPr>
                <w:rFonts w:asciiTheme="minorHAnsi" w:hAnsiTheme="minorHAnsi"/>
                <w:sz w:val="22"/>
                <w:szCs w:val="22"/>
                <w:lang w:eastAsia="en-US"/>
              </w:rPr>
              <w:t>30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1"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3" w:name="_Toc374271007"/>
      <w:r w:rsidRPr="00DF2302">
        <w:rPr>
          <w:lang w:val="en-GB"/>
        </w:rPr>
        <w:t>Evaluation of financial components</w:t>
      </w:r>
      <w:bookmarkEnd w:id="13"/>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lastRenderedPageBreak/>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t>E = (ts * tw) + (</w:t>
      </w:r>
      <w:ins w:id="16" w:author="Sven Erik" w:date="2020-08-26T15:40:00Z">
        <w:r w:rsidR="00B57649">
          <w:rPr>
            <w:rFonts w:ascii="Calibri" w:hAnsi="Calibri"/>
            <w:b/>
            <w:lang w:val="en-GB"/>
          </w:rPr>
          <w:t>(</w:t>
        </w:r>
      </w:ins>
      <w:r w:rsidRPr="00DF2302">
        <w:rPr>
          <w:rFonts w:ascii="Calibri" w:hAnsi="Calibri"/>
          <w:b/>
          <w:lang w:val="en-GB"/>
        </w:rPr>
        <w:t>tc / lc</w:t>
      </w:r>
      <w:ins w:id="17" w:author="Sven Erik" w:date="2020-08-26T15:40:00Z">
        <w:r w:rsidR="00B57649">
          <w:rPr>
            <w:rFonts w:ascii="Calibri" w:hAnsi="Calibri"/>
            <w:b/>
            <w:lang w:val="en-GB"/>
          </w:rPr>
          <w:t xml:space="preserve">) * </w:t>
        </w:r>
      </w:ins>
      <w:ins w:id="18" w:author="Sven Erik" w:date="2020-08-26T15:41:00Z">
        <w:r w:rsidR="00B57649">
          <w:rPr>
            <w:rFonts w:ascii="Calibri" w:hAnsi="Calibri"/>
            <w:b/>
            <w:lang w:val="en-GB"/>
          </w:rPr>
          <w:t>fw</w:t>
        </w:r>
      </w:ins>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9"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9"/>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20" w:author="Sven Erik" w:date="2020-08-26T15:41:00Z"/>
          <w:rFonts w:ascii="Calibri" w:hAnsi="Calibri"/>
          <w:sz w:val="20"/>
          <w:szCs w:val="20"/>
          <w:lang w:val="en-GB"/>
        </w:rPr>
      </w:pPr>
      <w:r w:rsidRPr="00DF2302">
        <w:rPr>
          <w:rFonts w:ascii="Calibri" w:hAnsi="Calibri"/>
          <w:sz w:val="20"/>
          <w:szCs w:val="20"/>
          <w:lang w:val="en-GB"/>
        </w:rPr>
        <w:t>tc = cost of the Tender being evaluated (tender cost)</w:t>
      </w:r>
      <w:bookmarkEnd w:id="11"/>
      <w:bookmarkEnd w:id="15"/>
    </w:p>
    <w:p w14:paraId="04262388" w14:textId="6B8ADBB0" w:rsidR="00B57649" w:rsidRPr="00DF2302" w:rsidRDefault="00B57649" w:rsidP="00E1099C">
      <w:pPr>
        <w:ind w:left="1701"/>
        <w:rPr>
          <w:rFonts w:ascii="Calibri" w:hAnsi="Calibri"/>
          <w:sz w:val="20"/>
          <w:szCs w:val="20"/>
          <w:lang w:val="en-GB"/>
        </w:rPr>
      </w:pPr>
      <w:ins w:id="21" w:author="Sven Erik" w:date="2020-08-26T15:41:00Z">
        <w:r>
          <w:rPr>
            <w:rFonts w:ascii="Calibri" w:hAnsi="Calibri"/>
            <w:sz w:val="20"/>
            <w:szCs w:val="20"/>
            <w:lang w:val="en-GB"/>
          </w:rPr>
          <w:t>fw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4B7DEE" w14:textId="77777777" w:rsidR="00491151" w:rsidRDefault="00491151">
      <w:r>
        <w:separator/>
      </w:r>
    </w:p>
  </w:endnote>
  <w:endnote w:type="continuationSeparator" w:id="0">
    <w:p w14:paraId="4922C393" w14:textId="77777777" w:rsidR="00491151" w:rsidRDefault="00491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2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357B42C4" w:rsidR="00D15CF2" w:rsidRDefault="004878F3" w:rsidP="004878F3">
    <w:pPr>
      <w:pStyle w:val="Footer"/>
    </w:pPr>
    <w:r>
      <w:fldChar w:fldCharType="begin"/>
    </w:r>
    <w:r>
      <w:instrText xml:space="preserve"> DATE \@ "yyyy-MM-dd" </w:instrText>
    </w:r>
    <w:r>
      <w:fldChar w:fldCharType="separate"/>
    </w:r>
    <w:r w:rsidR="00B11898">
      <w:rPr>
        <w:noProof/>
      </w:rPr>
      <w:t>2023-02-16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0DE64" w14:textId="77777777" w:rsidR="00491151" w:rsidRDefault="00491151">
      <w:r>
        <w:separator/>
      </w:r>
    </w:p>
  </w:footnote>
  <w:footnote w:type="continuationSeparator" w:id="0">
    <w:p w14:paraId="29E979B7" w14:textId="77777777" w:rsidR="00491151" w:rsidRDefault="004911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4C6C9" w14:textId="675B0008" w:rsidR="009E347A"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Pr="00AD3DBB">
      <w:rPr>
        <w:rStyle w:val="Strong"/>
      </w:rPr>
      <w:t>RFQ-</w:t>
    </w:r>
    <w:r w:rsidR="009E347A">
      <w:rPr>
        <w:rStyle w:val="Strong"/>
      </w:rPr>
      <w:t>21</w:t>
    </w:r>
    <w:r w:rsidRPr="00AD3DBB">
      <w:rPr>
        <w:rStyle w:val="Strong"/>
      </w:rPr>
      <w:t>-</w:t>
    </w:r>
    <w:r w:rsidR="009E347A">
      <w:rPr>
        <w:rStyle w:val="Strong"/>
      </w:rPr>
      <w:t>G001</w:t>
    </w:r>
    <w:r w:rsidRPr="00AD3DBB">
      <w:rPr>
        <w:rStyle w:val="Strong"/>
      </w:rPr>
      <w:t>-</w:t>
    </w:r>
    <w:r w:rsidR="009E347A">
      <w:rPr>
        <w:rStyle w:val="Strong"/>
      </w:rPr>
      <w:t>23</w:t>
    </w:r>
    <w:r>
      <w:rPr>
        <w:rFonts w:asciiTheme="minorHAnsi" w:hAnsiTheme="minorHAnsi" w:cs="Calibri"/>
        <w:sz w:val="20"/>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894461605">
    <w:abstractNumId w:val="2"/>
  </w:num>
  <w:num w:numId="2" w16cid:durableId="1703705438">
    <w:abstractNumId w:val="7"/>
  </w:num>
  <w:num w:numId="3" w16cid:durableId="1636330699">
    <w:abstractNumId w:val="6"/>
  </w:num>
  <w:num w:numId="4" w16cid:durableId="1001086584">
    <w:abstractNumId w:val="5"/>
  </w:num>
  <w:num w:numId="5" w16cid:durableId="1398552065">
    <w:abstractNumId w:val="0"/>
  </w:num>
  <w:num w:numId="6" w16cid:durableId="166216396">
    <w:abstractNumId w:val="4"/>
  </w:num>
  <w:num w:numId="7" w16cid:durableId="1858424924">
    <w:abstractNumId w:val="1"/>
  </w:num>
  <w:num w:numId="8" w16cid:durableId="1343821508">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0D1"/>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5C"/>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D629A"/>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1F7"/>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53F1"/>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115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29E8"/>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4EA"/>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57B"/>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0E52"/>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8535C"/>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347A"/>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516"/>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46E10"/>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1898"/>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526"/>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77F23"/>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294D"/>
    <w:rsid w:val="00E56234"/>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8A4"/>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1DFD"/>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TotalTime>
  <Pages>4</Pages>
  <Words>844</Words>
  <Characters>4813</Characters>
  <Application>Microsoft Office Word</Application>
  <DocSecurity>0</DocSecurity>
  <Lines>40</Lines>
  <Paragraphs>11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5646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Bikeieta Aribita</cp:lastModifiedBy>
  <cp:revision>3</cp:revision>
  <cp:lastPrinted>2016-10-18T02:57:00Z</cp:lastPrinted>
  <dcterms:created xsi:type="dcterms:W3CDTF">2023-02-10T02:26:00Z</dcterms:created>
  <dcterms:modified xsi:type="dcterms:W3CDTF">2023-02-15T23:08:00Z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